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320A0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97A35">
              <w:t>release</w:t>
            </w:r>
            <w:r w:rsidR="00345E2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BCAEE8A" w:rsidR="00357C5E" w:rsidRDefault="000E6E3A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AMPHSK201</w:t>
            </w:r>
          </w:p>
        </w:tc>
        <w:tc>
          <w:tcPr>
            <w:tcW w:w="6327" w:type="dxa"/>
          </w:tcPr>
          <w:p w14:paraId="3AE55F2B" w14:textId="05FA1255" w:rsidR="00357C5E" w:rsidRDefault="002A1F0C" w:rsidP="00357C5E">
            <w:pPr>
              <w:pStyle w:val="SIComponentTitle"/>
            </w:pPr>
            <w:r w:rsidRPr="002A1F0C">
              <w:t>Trim hide or skin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5245742" w14:textId="123476D6" w:rsidR="002A1F0C" w:rsidRPr="002A1F0C" w:rsidRDefault="002A1F0C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A1F0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hides, </w:t>
            </w:r>
            <w:r w:rsidR="00DB1B64" w:rsidRPr="002A1F0C">
              <w:rPr>
                <w:rStyle w:val="SITempText-Green"/>
                <w:color w:val="000000" w:themeColor="text1"/>
                <w:sz w:val="20"/>
              </w:rPr>
              <w:t xml:space="preserve">pelts or </w:t>
            </w:r>
            <w:r w:rsidRPr="002A1F0C">
              <w:rPr>
                <w:rStyle w:val="SITempText-Green"/>
                <w:color w:val="000000" w:themeColor="text1"/>
                <w:sz w:val="20"/>
              </w:rPr>
              <w:t>skins.</w:t>
            </w:r>
          </w:p>
          <w:p w14:paraId="6B14A684" w14:textId="3387196D" w:rsidR="002A1F0C" w:rsidRPr="002A1F0C" w:rsidRDefault="00E469F5" w:rsidP="002A1F0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</w:t>
            </w:r>
            <w:r w:rsidRPr="00CF7729">
              <w:t xml:space="preserve">who work under general supervision </w:t>
            </w:r>
            <w:r w:rsidR="002A1F0C" w:rsidRPr="00CF7729">
              <w:t>in</w:t>
            </w:r>
            <w:r w:rsidR="00C75034" w:rsidRPr="00CF7729">
              <w:t xml:space="preserve"> a</w:t>
            </w:r>
            <w:r w:rsidR="002A1F0C" w:rsidRPr="00CF7729">
              <w:t xml:space="preserve"> </w:t>
            </w:r>
            <w:r w:rsidR="00C75034" w:rsidRPr="00CF7729">
              <w:t>hide, pelt or animal skin processing premises.</w:t>
            </w:r>
          </w:p>
          <w:p w14:paraId="679E37D6" w14:textId="50F9F27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regulations, legislation and standards that apply to the workplace. </w:t>
            </w:r>
          </w:p>
          <w:p w14:paraId="1A7869A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5A587F1" w:rsidR="00DA556A" w:rsidRDefault="00DA556A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06E1A">
        <w:trPr>
          <w:trHeight w:val="543"/>
        </w:trPr>
        <w:tc>
          <w:tcPr>
            <w:tcW w:w="2689" w:type="dxa"/>
          </w:tcPr>
          <w:p w14:paraId="200766C1" w14:textId="505FDBF4" w:rsidR="00715042" w:rsidRPr="00715042" w:rsidRDefault="00D9385D" w:rsidP="00D06E1A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A360D87" w:rsidR="0018209D" w:rsidRPr="007A5DD5" w:rsidRDefault="00345E2C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E73F31" w:rsidR="00BE46B2" w:rsidRDefault="00345E2C" w:rsidP="00BE46B2">
            <w:pPr>
              <w:pStyle w:val="SIText"/>
            </w:pPr>
            <w:r>
              <w:t xml:space="preserve">Hides and </w:t>
            </w:r>
            <w:r w:rsidR="00A137E1">
              <w:t>S</w:t>
            </w:r>
            <w:r>
              <w:t>kins (</w:t>
            </w:r>
            <w:r w:rsidR="000E6E3A">
              <w:t>HSK</w:t>
            </w:r>
            <w:r>
              <w:t>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469F5" w14:paraId="1E68152A" w14:textId="77777777" w:rsidTr="000F31BE">
        <w:tc>
          <w:tcPr>
            <w:tcW w:w="2689" w:type="dxa"/>
          </w:tcPr>
          <w:p w14:paraId="7972DCDD" w14:textId="26447CAB" w:rsidR="00E469F5" w:rsidRDefault="00E469F5" w:rsidP="00E469F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8F99F04" w14:textId="14EDF956" w:rsidR="00E469F5" w:rsidRDefault="00E469F5" w:rsidP="00E469F5">
            <w:pPr>
              <w:pStyle w:val="SIText"/>
            </w:pPr>
            <w:r>
              <w:t>1.1 Identify steps in processing of hides</w:t>
            </w:r>
            <w:r w:rsidR="003B751F">
              <w:t>, pelts or skins</w:t>
            </w:r>
          </w:p>
          <w:p w14:paraId="2F99F626" w14:textId="545EB1BE" w:rsidR="003B751F" w:rsidRDefault="003B751F" w:rsidP="00E469F5">
            <w:pPr>
              <w:pStyle w:val="SIText"/>
            </w:pPr>
            <w:r>
              <w:t xml:space="preserve">1.2 Identify workplace requirements and customer specifications for the trimming of hides, pelts or skins </w:t>
            </w:r>
          </w:p>
          <w:p w14:paraId="469006F7" w14:textId="732DEC49" w:rsidR="00E469F5" w:rsidRDefault="00E469F5" w:rsidP="00E469F5">
            <w:pPr>
              <w:pStyle w:val="SIText"/>
            </w:pPr>
            <w:r>
              <w:t>1.</w:t>
            </w:r>
            <w:r w:rsidR="003B751F">
              <w:t xml:space="preserve">3 </w:t>
            </w:r>
            <w:r>
              <w:t>Identify workplace health and safety</w:t>
            </w:r>
            <w:r w:rsidR="00CE14FA">
              <w:t xml:space="preserve"> requirements for task, including personal protective equipment</w:t>
            </w:r>
          </w:p>
        </w:tc>
      </w:tr>
      <w:tr w:rsidR="00E469F5" w14:paraId="1915290A" w14:textId="77777777" w:rsidTr="000F31BE">
        <w:tc>
          <w:tcPr>
            <w:tcW w:w="2689" w:type="dxa"/>
          </w:tcPr>
          <w:p w14:paraId="4CA92DE3" w14:textId="32F16FEA" w:rsidR="00E469F5" w:rsidRDefault="00E469F5" w:rsidP="00E469F5">
            <w:pPr>
              <w:pStyle w:val="SIText"/>
            </w:pPr>
            <w:r>
              <w:t>2. Trim hides</w:t>
            </w:r>
            <w:r w:rsidR="003B751F">
              <w:t xml:space="preserve"> or skins</w:t>
            </w:r>
          </w:p>
        </w:tc>
        <w:tc>
          <w:tcPr>
            <w:tcW w:w="6327" w:type="dxa"/>
          </w:tcPr>
          <w:p w14:paraId="724ED8AA" w14:textId="463DD091" w:rsidR="00E469F5" w:rsidRDefault="00682ADC" w:rsidP="00E469F5">
            <w:pPr>
              <w:pStyle w:val="SIText"/>
            </w:pPr>
            <w:r>
              <w:t>2</w:t>
            </w:r>
            <w:r w:rsidR="00E469F5">
              <w:t xml:space="preserve">.1 Trim hides, </w:t>
            </w:r>
            <w:r w:rsidR="00DB1B64">
              <w:t xml:space="preserve">pelts or </w:t>
            </w:r>
            <w:r w:rsidR="00E469F5">
              <w:t>skins following workplace and customer requirements</w:t>
            </w:r>
          </w:p>
          <w:p w14:paraId="5DDEC6D6" w14:textId="2F34578A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2</w:t>
            </w:r>
            <w:r w:rsidR="00E469F5">
              <w:t xml:space="preserve"> Handle hides, </w:t>
            </w:r>
            <w:r w:rsidR="00DB1B64">
              <w:t xml:space="preserve">pelts or </w:t>
            </w:r>
            <w:r w:rsidR="00E469F5">
              <w:t>skins following workplace health and safety requirements</w:t>
            </w:r>
          </w:p>
          <w:p w14:paraId="11523057" w14:textId="56F141C9" w:rsidR="00E469F5" w:rsidRDefault="00682ADC" w:rsidP="00E469F5">
            <w:pPr>
              <w:pStyle w:val="SIText"/>
            </w:pPr>
            <w:r>
              <w:t>2</w:t>
            </w:r>
            <w:r w:rsidR="00E469F5">
              <w:t>.</w:t>
            </w:r>
            <w:r w:rsidR="008A63F2">
              <w:t>3</w:t>
            </w:r>
            <w:r w:rsidR="00E469F5">
              <w:t xml:space="preserve"> Dispose of waste following workplace requirements</w:t>
            </w:r>
          </w:p>
        </w:tc>
      </w:tr>
    </w:tbl>
    <w:p w14:paraId="20A9D9C4" w14:textId="77777777" w:rsidR="00951B87" w:rsidRDefault="00951B87" w:rsidP="00951B87">
      <w:pPr>
        <w:rPr>
          <w:ins w:id="0" w:author="Jenni Oldfield" w:date="2025-11-11T12:10:00Z" w16du:dateUtc="2025-11-11T01:1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1B87" w:rsidRPr="00C32CE5" w:rsidDel="00875FBC" w14:paraId="3FC42E09" w14:textId="2DBF9E94" w:rsidTr="00F91DB2">
        <w:trPr>
          <w:ins w:id="1" w:author="Jenni Oldfield" w:date="2025-11-11T12:1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403C7" w14:textId="1D3B236D" w:rsidR="00951B87" w:rsidRPr="00C32CE5" w:rsidDel="00875FBC" w:rsidRDefault="00951B87" w:rsidP="00F91DB2">
            <w:pPr>
              <w:spacing w:after="160" w:line="259" w:lineRule="auto"/>
              <w:rPr>
                <w:ins w:id="2" w:author="Jenni Oldfield" w:date="2025-11-11T12:10:00Z" w16du:dateUtc="2025-11-11T01:10:00Z"/>
                <w:moveFrom w:id="3" w:author="Lucinda O'Brien" w:date="2025-11-13T10:00:00Z" w16du:dateUtc="2025-11-12T23:00:00Z"/>
                <w:b/>
              </w:rPr>
            </w:pPr>
            <w:moveFromRangeStart w:id="4" w:author="Lucinda O'Brien" w:date="2025-11-13T10:00:00Z" w:name="move213920465"/>
            <w:moveFrom w:id="5" w:author="Lucinda O'Brien" w:date="2025-11-13T10:00:00Z" w16du:dateUtc="2025-11-12T23:00:00Z">
              <w:ins w:id="6" w:author="Jenni Oldfield" w:date="2025-11-11T12:10:00Z" w16du:dateUtc="2025-11-11T01:10:00Z">
                <w:r w:rsidRPr="00C32CE5" w:rsidDel="00875FBC">
                  <w:rPr>
                    <w:b/>
                  </w:rPr>
                  <w:t xml:space="preserve">Range </w:t>
                </w:r>
                <w:r w:rsidDel="00875FBC">
                  <w:rPr>
                    <w:b/>
                  </w:rPr>
                  <w:t>o</w:t>
                </w:r>
                <w:r w:rsidRPr="00C32CE5" w:rsidDel="00875FBC">
                  <w:rPr>
                    <w:b/>
                  </w:rPr>
                  <w:t>f Conditions</w:t>
                </w:r>
              </w:ins>
            </w:moveFrom>
          </w:p>
          <w:p w14:paraId="2DE1BF63" w14:textId="245CE948" w:rsidR="00951B87" w:rsidRPr="002D6693" w:rsidDel="00875FBC" w:rsidRDefault="00951B87" w:rsidP="00F91DB2">
            <w:pPr>
              <w:pStyle w:val="SIText-Italics"/>
              <w:rPr>
                <w:ins w:id="7" w:author="Jenni Oldfield" w:date="2025-11-11T12:10:00Z" w16du:dateUtc="2025-11-11T01:10:00Z"/>
                <w:moveFrom w:id="8" w:author="Lucinda O'Brien" w:date="2025-11-13T10:00:00Z" w16du:dateUtc="2025-11-12T23:00:00Z"/>
              </w:rPr>
            </w:pPr>
            <w:moveFrom w:id="9" w:author="Lucinda O'Brien" w:date="2025-11-13T10:00:00Z" w16du:dateUtc="2025-11-12T23:00:00Z">
              <w:ins w:id="10" w:author="Jenni Oldfield" w:date="2025-11-11T12:10:00Z" w16du:dateUtc="2025-11-11T01:10:00Z">
                <w:r w:rsidRPr="002D6693" w:rsidDel="00875FBC">
                  <w:t xml:space="preserve">This section specifies different work environments and conditions </w:t>
                </w:r>
                <w:r w:rsidDel="00875FBC">
                  <w:t>in which the task may be performed</w:t>
                </w:r>
                <w:r w:rsidRPr="002D6693" w:rsidDel="00875FBC">
                  <w:t xml:space="preserve">. </w:t>
                </w:r>
              </w:ins>
            </w:moveFrom>
          </w:p>
          <w:p w14:paraId="4878077D" w14:textId="4F8EA0E7" w:rsidR="00951B87" w:rsidRPr="00C32CE5" w:rsidDel="00875FBC" w:rsidRDefault="00951B87" w:rsidP="00F91DB2">
            <w:pPr>
              <w:pStyle w:val="SIText-Italics"/>
              <w:rPr>
                <w:ins w:id="11" w:author="Jenni Oldfield" w:date="2025-11-11T12:10:00Z" w16du:dateUtc="2025-11-11T01:10:00Z"/>
                <w:moveFrom w:id="12" w:author="Lucinda O'Brien" w:date="2025-11-13T10:00:00Z" w16du:dateUtc="2025-11-12T23:00:00Z"/>
              </w:rPr>
            </w:pPr>
            <w:moveFrom w:id="13" w:author="Lucinda O'Brien" w:date="2025-11-13T10:00:00Z" w16du:dateUtc="2025-11-12T23:00:00Z">
              <w:ins w:id="14" w:author="Jenni Oldfield" w:date="2025-11-11T12:10:00Z" w16du:dateUtc="2025-11-11T01:10:00Z">
                <w:r w:rsidRPr="002D6693" w:rsidDel="00875FBC">
                  <w:t xml:space="preserve">This unit must be delivered in one of the following </w:t>
                </w:r>
                <w:r w:rsidDel="00875FBC">
                  <w:t>registered meat processing wor</w:t>
                </w:r>
                <w:r w:rsidRPr="002D6693" w:rsidDel="00875FBC">
                  <w:t>k environments.</w:t>
                </w:r>
              </w:ins>
            </w:moveFrom>
          </w:p>
        </w:tc>
      </w:tr>
      <w:tr w:rsidR="00951B87" w:rsidRPr="00C32CE5" w:rsidDel="00875FBC" w14:paraId="04072ED9" w14:textId="5F610644" w:rsidTr="00F91DB2">
        <w:trPr>
          <w:ins w:id="15" w:author="Jenni Oldfield" w:date="2025-11-11T12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F120" w14:textId="6B12923E" w:rsidR="00951B87" w:rsidRPr="00C32CE5" w:rsidDel="00875FBC" w:rsidRDefault="00951B87" w:rsidP="00F91DB2">
            <w:pPr>
              <w:pStyle w:val="SIText"/>
              <w:rPr>
                <w:ins w:id="16" w:author="Jenni Oldfield" w:date="2025-11-11T12:10:00Z" w16du:dateUtc="2025-11-11T01:10:00Z"/>
                <w:moveFrom w:id="17" w:author="Lucinda O'Brien" w:date="2025-11-13T10:00:00Z" w16du:dateUtc="2025-11-12T23:00:00Z"/>
              </w:rPr>
            </w:pPr>
            <w:moveFrom w:id="18" w:author="Lucinda O'Brien" w:date="2025-11-13T10:00:00Z" w16du:dateUtc="2025-11-12T23:00:00Z">
              <w:ins w:id="19" w:author="Jenni Oldfield" w:date="2025-11-11T12:10:00Z" w16du:dateUtc="2025-11-11T01:10:00Z">
                <w:r w:rsidRPr="00C32CE5" w:rsidDel="00875FBC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3B02" w14:textId="743AD0BB" w:rsidR="00951B87" w:rsidRPr="00C32CE5" w:rsidDel="00875FBC" w:rsidRDefault="00951B87" w:rsidP="00F91DB2">
            <w:pPr>
              <w:pStyle w:val="SIBulletList1"/>
              <w:rPr>
                <w:ins w:id="20" w:author="Jenni Oldfield" w:date="2025-11-11T12:10:00Z" w16du:dateUtc="2025-11-11T01:10:00Z"/>
                <w:moveFrom w:id="21" w:author="Lucinda O'Brien" w:date="2025-11-13T10:00:00Z" w16du:dateUtc="2025-11-12T23:00:00Z"/>
              </w:rPr>
            </w:pPr>
            <w:moveFrom w:id="22" w:author="Lucinda O'Brien" w:date="2025-11-13T10:00:00Z" w16du:dateUtc="2025-11-12T23:00:00Z">
              <w:ins w:id="23" w:author="Jenni Oldfield" w:date="2025-11-11T12:10:00Z" w16du:dateUtc="2025-11-11T01:10:00Z">
                <w:r w:rsidRPr="00C32CE5" w:rsidDel="00875FBC">
                  <w:t xml:space="preserve">operating fewer than four days a week with a small throughput for one or more, small or large, species, or </w:t>
                </w:r>
              </w:ins>
            </w:moveFrom>
          </w:p>
          <w:p w14:paraId="41CD8229" w14:textId="6D473249" w:rsidR="00951B87" w:rsidRPr="00C32CE5" w:rsidDel="00875FBC" w:rsidRDefault="00951B87" w:rsidP="00F91DB2">
            <w:pPr>
              <w:pStyle w:val="SIBulletList1"/>
              <w:rPr>
                <w:ins w:id="24" w:author="Jenni Oldfield" w:date="2025-11-11T12:10:00Z" w16du:dateUtc="2025-11-11T01:10:00Z"/>
                <w:moveFrom w:id="25" w:author="Lucinda O'Brien" w:date="2025-11-13T10:00:00Z" w16du:dateUtc="2025-11-12T23:00:00Z"/>
                <w:i/>
              </w:rPr>
            </w:pPr>
            <w:moveFrom w:id="26" w:author="Lucinda O'Brien" w:date="2025-11-13T10:00:00Z" w16du:dateUtc="2025-11-12T23:00:00Z">
              <w:ins w:id="27" w:author="Jenni Oldfield" w:date="2025-11-11T12:10:00Z" w16du:dateUtc="2025-11-11T01:10:00Z">
                <w:r w:rsidRPr="00C32CE5" w:rsidDel="00875FBC">
                  <w:t>employing fewer than four workers on the processing floor</w:t>
                </w:r>
              </w:ins>
            </w:moveFrom>
          </w:p>
        </w:tc>
      </w:tr>
      <w:tr w:rsidR="00951B87" w:rsidRPr="00C32CE5" w:rsidDel="00875FBC" w14:paraId="7C9E3779" w14:textId="0C188E09" w:rsidTr="00F91DB2">
        <w:trPr>
          <w:ins w:id="28" w:author="Jenni Oldfield" w:date="2025-11-11T12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CE70B" w14:textId="5DC2F0B7" w:rsidR="00951B87" w:rsidRPr="00C32CE5" w:rsidDel="00875FBC" w:rsidRDefault="00951B87" w:rsidP="00F91DB2">
            <w:pPr>
              <w:pStyle w:val="SIText"/>
              <w:rPr>
                <w:ins w:id="29" w:author="Jenni Oldfield" w:date="2025-11-11T12:10:00Z" w16du:dateUtc="2025-11-11T01:10:00Z"/>
                <w:moveFrom w:id="30" w:author="Lucinda O'Brien" w:date="2025-11-13T10:00:00Z" w16du:dateUtc="2025-11-12T23:00:00Z"/>
              </w:rPr>
            </w:pPr>
            <w:moveFrom w:id="31" w:author="Lucinda O'Brien" w:date="2025-11-13T10:00:00Z" w16du:dateUtc="2025-11-12T23:00:00Z">
              <w:ins w:id="32" w:author="Jenni Oldfield" w:date="2025-11-11T12:10:00Z" w16du:dateUtc="2025-11-11T01:10:00Z">
                <w:r w:rsidRPr="00C32CE5" w:rsidDel="00875FBC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4AEA" w14:textId="110E8368" w:rsidR="00951B87" w:rsidRPr="00C32CE5" w:rsidDel="00875FBC" w:rsidRDefault="00951B87" w:rsidP="00F91DB2">
            <w:pPr>
              <w:pStyle w:val="SIBulletList1"/>
              <w:rPr>
                <w:ins w:id="33" w:author="Jenni Oldfield" w:date="2025-11-11T12:10:00Z" w16du:dateUtc="2025-11-11T01:10:00Z"/>
                <w:moveFrom w:id="34" w:author="Lucinda O'Brien" w:date="2025-11-13T10:00:00Z" w16du:dateUtc="2025-11-12T23:00:00Z"/>
              </w:rPr>
            </w:pPr>
            <w:moveFrom w:id="35" w:author="Lucinda O'Brien" w:date="2025-11-13T10:00:00Z" w16du:dateUtc="2025-11-12T23:00:00Z">
              <w:ins w:id="36" w:author="Jenni Oldfield" w:date="2025-11-11T12:10:00Z" w16du:dateUtc="2025-11-11T01:10:00Z">
                <w:r w:rsidRPr="00C32CE5" w:rsidDel="00875FBC">
                  <w:t xml:space="preserve">operating more than four days a week with a throughput for one or more, small or large, species, or </w:t>
                </w:r>
              </w:ins>
            </w:moveFrom>
          </w:p>
          <w:p w14:paraId="6E3EDC81" w14:textId="7FCD8FF4" w:rsidR="00951B87" w:rsidRPr="00C32CE5" w:rsidDel="00875FBC" w:rsidRDefault="00951B87" w:rsidP="00F91DB2">
            <w:pPr>
              <w:pStyle w:val="SIBulletList1"/>
              <w:rPr>
                <w:ins w:id="37" w:author="Jenni Oldfield" w:date="2025-11-11T12:10:00Z" w16du:dateUtc="2025-11-11T01:10:00Z"/>
                <w:moveFrom w:id="38" w:author="Lucinda O'Brien" w:date="2025-11-13T10:00:00Z" w16du:dateUtc="2025-11-12T23:00:00Z"/>
              </w:rPr>
            </w:pPr>
            <w:moveFrom w:id="39" w:author="Lucinda O'Brien" w:date="2025-11-13T10:00:00Z" w16du:dateUtc="2025-11-12T23:00:00Z">
              <w:ins w:id="40" w:author="Jenni Oldfield" w:date="2025-11-11T12:10:00Z" w16du:dateUtc="2025-11-11T01:10:00Z">
                <w:r w:rsidRPr="00C32CE5" w:rsidDel="00875FBC">
                  <w:t>employing more than four workers on the processing floor</w:t>
                </w:r>
              </w:ins>
            </w:moveFrom>
          </w:p>
        </w:tc>
      </w:tr>
      <w:moveFromRangeEnd w:id="4"/>
    </w:tbl>
    <w:p w14:paraId="5CC30B7A" w14:textId="77777777" w:rsidR="00951B87" w:rsidRDefault="00951B87" w:rsidP="00951B87">
      <w:pPr>
        <w:rPr>
          <w:ins w:id="41" w:author="Jenni Oldfield" w:date="2025-11-11T12:10:00Z" w16du:dateUtc="2025-11-11T01:10:00Z"/>
        </w:rPr>
      </w:pPr>
    </w:p>
    <w:p w14:paraId="7B6C9E40" w14:textId="4FE8B374" w:rsidR="00252B64" w:rsidDel="00951B87" w:rsidRDefault="00252B64" w:rsidP="00F1749F">
      <w:pPr>
        <w:rPr>
          <w:del w:id="42" w:author="Jenni Oldfield" w:date="2025-11-11T12:10:00Z" w16du:dateUtc="2025-11-11T01:1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469F5" w14:paraId="09B26D8C" w14:textId="77777777" w:rsidTr="000F31BE">
        <w:tc>
          <w:tcPr>
            <w:tcW w:w="2689" w:type="dxa"/>
          </w:tcPr>
          <w:p w14:paraId="1FBD352F" w14:textId="11C559A7" w:rsidR="00E469F5" w:rsidRPr="00042300" w:rsidRDefault="00E469F5" w:rsidP="00E469F5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075AFA3" w:rsidR="00E469F5" w:rsidRPr="00042300" w:rsidRDefault="00E469F5" w:rsidP="00E469F5">
            <w:pPr>
              <w:pStyle w:val="SIBulletList1"/>
            </w:pPr>
            <w:r>
              <w:t xml:space="preserve">Interpret key elements of workplace requirements for processing hides, </w:t>
            </w:r>
            <w:r w:rsidR="00DB1B64">
              <w:t xml:space="preserve">pelts or </w:t>
            </w:r>
            <w:r>
              <w:t xml:space="preserve">skins </w:t>
            </w:r>
          </w:p>
        </w:tc>
      </w:tr>
      <w:tr w:rsidR="00E469F5" w14:paraId="44C5474C" w14:textId="77777777" w:rsidTr="000F31BE">
        <w:tc>
          <w:tcPr>
            <w:tcW w:w="2689" w:type="dxa"/>
          </w:tcPr>
          <w:p w14:paraId="577F0A9B" w14:textId="2243CB00" w:rsidR="00E469F5" w:rsidRPr="00042300" w:rsidRDefault="00E469F5" w:rsidP="00E469F5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849D799" w14:textId="77777777" w:rsidR="00E469F5" w:rsidRDefault="00E469F5" w:rsidP="00E469F5">
            <w:pPr>
              <w:pStyle w:val="SIBulletList1"/>
            </w:pPr>
            <w:r>
              <w:t xml:space="preserve">Interact with team members </w:t>
            </w:r>
            <w:r w:rsidR="00A137E1">
              <w:t xml:space="preserve">and/or supervisor </w:t>
            </w:r>
            <w:r>
              <w:t>to ensure flow of work is maintained</w:t>
            </w:r>
          </w:p>
          <w:p w14:paraId="3FC6B2C7" w14:textId="5C43308E" w:rsidR="00A137E1" w:rsidRPr="00042300" w:rsidRDefault="00A137E1" w:rsidP="00A137E1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00:00Z" w16du:dateUtc="2025-11-12T23:00:00Z"/>
        </w:rPr>
      </w:pPr>
    </w:p>
    <w:tbl>
      <w:tblPr>
        <w:tblStyle w:val="TableGrid"/>
        <w:tblpPr w:leftFromText="180" w:rightFromText="180" w:vertAnchor="text" w:horzAnchor="margin" w:tblpYSpec="top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5FBC" w:rsidRPr="00C32CE5" w14:paraId="0D22946E" w14:textId="77777777" w:rsidTr="00875FBC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DB5A1" w14:textId="77777777" w:rsidR="00875FBC" w:rsidRPr="00C32CE5" w:rsidRDefault="00875FBC" w:rsidP="00875FBC">
            <w:pPr>
              <w:spacing w:after="160" w:line="259" w:lineRule="auto"/>
              <w:rPr>
                <w:moveTo w:id="44" w:author="Lucinda O'Brien" w:date="2025-11-13T10:00:00Z" w16du:dateUtc="2025-11-12T23:00:00Z"/>
                <w:b/>
              </w:rPr>
            </w:pPr>
            <w:moveToRangeStart w:id="45" w:author="Lucinda O'Brien" w:date="2025-11-13T10:00:00Z" w:name="move213920465"/>
            <w:moveTo w:id="46" w:author="Lucinda O'Brien" w:date="2025-11-13T10:00:00Z" w16du:dateUtc="2025-11-12T23:00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9FDAA79" w14:textId="77777777" w:rsidR="00875FBC" w:rsidRPr="002D6693" w:rsidRDefault="00875FBC" w:rsidP="00875FBC">
            <w:pPr>
              <w:pStyle w:val="SIText-Italics"/>
              <w:rPr>
                <w:moveTo w:id="47" w:author="Lucinda O'Brien" w:date="2025-11-13T10:00:00Z" w16du:dateUtc="2025-11-12T23:00:00Z"/>
              </w:rPr>
            </w:pPr>
            <w:moveTo w:id="48" w:author="Lucinda O'Brien" w:date="2025-11-13T10:00:00Z" w16du:dateUtc="2025-11-12T23:00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33819449" w14:textId="77777777" w:rsidR="00875FBC" w:rsidRPr="00C32CE5" w:rsidRDefault="00875FBC" w:rsidP="00875FBC">
            <w:pPr>
              <w:pStyle w:val="SIText-Italics"/>
              <w:rPr>
                <w:moveTo w:id="49" w:author="Lucinda O'Brien" w:date="2025-11-13T10:00:00Z" w16du:dateUtc="2025-11-12T23:00:00Z"/>
              </w:rPr>
            </w:pPr>
            <w:moveTo w:id="50" w:author="Lucinda O'Brien" w:date="2025-11-13T10:00:00Z" w16du:dateUtc="2025-11-12T23:00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875FBC" w:rsidRPr="00C32CE5" w14:paraId="7335C7B2" w14:textId="77777777" w:rsidTr="00875FB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069F" w14:textId="77777777" w:rsidR="00875FBC" w:rsidRPr="00C32CE5" w:rsidRDefault="00875FBC" w:rsidP="00875FBC">
            <w:pPr>
              <w:pStyle w:val="SIText"/>
              <w:rPr>
                <w:moveTo w:id="51" w:author="Lucinda O'Brien" w:date="2025-11-13T10:00:00Z" w16du:dateUtc="2025-11-12T23:00:00Z"/>
              </w:rPr>
            </w:pPr>
            <w:moveTo w:id="52" w:author="Lucinda O'Brien" w:date="2025-11-13T10:00:00Z" w16du:dateUtc="2025-11-12T23:00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C041" w14:textId="77777777" w:rsidR="00875FBC" w:rsidRPr="00C32CE5" w:rsidRDefault="00875FBC" w:rsidP="00875FBC">
            <w:pPr>
              <w:pStyle w:val="SIBulletList1"/>
              <w:rPr>
                <w:moveTo w:id="53" w:author="Lucinda O'Brien" w:date="2025-11-13T10:00:00Z" w16du:dateUtc="2025-11-12T23:00:00Z"/>
              </w:rPr>
            </w:pPr>
            <w:moveTo w:id="54" w:author="Lucinda O'Brien" w:date="2025-11-13T10:00:00Z" w16du:dateUtc="2025-11-12T23:00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480B43D3" w14:textId="77777777" w:rsidR="00875FBC" w:rsidRPr="00C32CE5" w:rsidRDefault="00875FBC" w:rsidP="00875FBC">
            <w:pPr>
              <w:pStyle w:val="SIBulletList1"/>
              <w:rPr>
                <w:moveTo w:id="55" w:author="Lucinda O'Brien" w:date="2025-11-13T10:00:00Z" w16du:dateUtc="2025-11-12T23:00:00Z"/>
                <w:i/>
              </w:rPr>
            </w:pPr>
            <w:moveTo w:id="56" w:author="Lucinda O'Brien" w:date="2025-11-13T10:00:00Z" w16du:dateUtc="2025-11-12T23:00:00Z">
              <w:r w:rsidRPr="00C32CE5">
                <w:t>employing fewer than four workers on the processing floor</w:t>
              </w:r>
            </w:moveTo>
          </w:p>
        </w:tc>
      </w:tr>
      <w:tr w:rsidR="00875FBC" w:rsidRPr="00C32CE5" w14:paraId="7FB69BEA" w14:textId="77777777" w:rsidTr="00875FBC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F3E4" w14:textId="77777777" w:rsidR="00875FBC" w:rsidRPr="00C32CE5" w:rsidRDefault="00875FBC" w:rsidP="00875FBC">
            <w:pPr>
              <w:pStyle w:val="SIText"/>
              <w:rPr>
                <w:moveTo w:id="57" w:author="Lucinda O'Brien" w:date="2025-11-13T10:00:00Z" w16du:dateUtc="2025-11-12T23:00:00Z"/>
              </w:rPr>
            </w:pPr>
            <w:moveTo w:id="58" w:author="Lucinda O'Brien" w:date="2025-11-13T10:00:00Z" w16du:dateUtc="2025-11-12T23:00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7852" w14:textId="77777777" w:rsidR="00875FBC" w:rsidRPr="00C32CE5" w:rsidRDefault="00875FBC" w:rsidP="00875FBC">
            <w:pPr>
              <w:pStyle w:val="SIBulletList1"/>
              <w:rPr>
                <w:moveTo w:id="59" w:author="Lucinda O'Brien" w:date="2025-11-13T10:00:00Z" w16du:dateUtc="2025-11-12T23:00:00Z"/>
              </w:rPr>
            </w:pPr>
            <w:moveTo w:id="60" w:author="Lucinda O'Brien" w:date="2025-11-13T10:00:00Z" w16du:dateUtc="2025-11-12T23:00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3633E3CA" w14:textId="77777777" w:rsidR="00875FBC" w:rsidRPr="00C32CE5" w:rsidRDefault="00875FBC" w:rsidP="00875FBC">
            <w:pPr>
              <w:pStyle w:val="SIBulletList1"/>
              <w:rPr>
                <w:moveTo w:id="61" w:author="Lucinda O'Brien" w:date="2025-11-13T10:00:00Z" w16du:dateUtc="2025-11-12T23:00:00Z"/>
              </w:rPr>
            </w:pPr>
            <w:moveTo w:id="62" w:author="Lucinda O'Brien" w:date="2025-11-13T10:00:00Z" w16du:dateUtc="2025-11-12T23:00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769F4768" w14:textId="77777777" w:rsidR="00875FBC" w:rsidRDefault="00875FBC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3CEA9A6" w:rsidR="002B6FFD" w:rsidRPr="00CF7729" w:rsidRDefault="000E6E3A" w:rsidP="007111B0">
            <w:pPr>
              <w:pStyle w:val="SIText"/>
            </w:pPr>
            <w:r w:rsidRPr="00CF7729">
              <w:t xml:space="preserve">AMPHSK201 </w:t>
            </w:r>
            <w:r w:rsidR="00E650F4" w:rsidRPr="00CF7729">
              <w:t>Trim hide or skin</w:t>
            </w:r>
          </w:p>
        </w:tc>
        <w:tc>
          <w:tcPr>
            <w:tcW w:w="2254" w:type="dxa"/>
          </w:tcPr>
          <w:p w14:paraId="30E795CC" w14:textId="31508735" w:rsidR="002B6FFD" w:rsidRPr="00CF7729" w:rsidRDefault="00345E2C" w:rsidP="007111B0">
            <w:pPr>
              <w:pStyle w:val="SIText"/>
            </w:pPr>
            <w:r w:rsidRPr="00CF7729">
              <w:t xml:space="preserve">AMPA2129 </w:t>
            </w:r>
            <w:r w:rsidR="0030092E" w:rsidRPr="00CF7729">
              <w:t>Trim hide or skin</w:t>
            </w:r>
          </w:p>
        </w:tc>
        <w:tc>
          <w:tcPr>
            <w:tcW w:w="2254" w:type="dxa"/>
          </w:tcPr>
          <w:p w14:paraId="3CF3B22E" w14:textId="111C4AC1" w:rsidR="00E56DFC" w:rsidRPr="00CF7729" w:rsidRDefault="00A137E1" w:rsidP="007111B0">
            <w:pPr>
              <w:pStyle w:val="SIText"/>
            </w:pPr>
            <w:r w:rsidRPr="00CF7729">
              <w:t>Unit merged with AMPA2128</w:t>
            </w:r>
            <w:r w:rsidR="00E56DFC" w:rsidRPr="007111B0">
              <w:t xml:space="preserve"> Overview hide, pelt, skin processing</w:t>
            </w:r>
          </w:p>
          <w:p w14:paraId="1C188CE8" w14:textId="2F17BE7E" w:rsidR="00E469F5" w:rsidRPr="00CF7729" w:rsidRDefault="00E469F5" w:rsidP="007111B0">
            <w:pPr>
              <w:pStyle w:val="SIText"/>
            </w:pPr>
            <w:r w:rsidRPr="00CF7729">
              <w:t>Unit code updated</w:t>
            </w:r>
          </w:p>
          <w:p w14:paraId="2381277E" w14:textId="3B027D74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74E260CB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2BA834A6" w14:textId="3CDBB8BA" w:rsidR="00E469F5" w:rsidRPr="00CF7729" w:rsidRDefault="00E469F5" w:rsidP="007111B0">
            <w:pPr>
              <w:pStyle w:val="SIText"/>
            </w:pPr>
            <w:r w:rsidRPr="00CF7729">
              <w:t>Pre</w:t>
            </w:r>
            <w:r w:rsidR="008A63F2" w:rsidRPr="00CF7729">
              <w:t>-</w:t>
            </w:r>
            <w:r w:rsidRPr="00CF7729">
              <w:t>requisite updated</w:t>
            </w:r>
          </w:p>
          <w:p w14:paraId="6EF8832B" w14:textId="795FD783" w:rsidR="00E469F5" w:rsidRDefault="00E469F5" w:rsidP="007111B0">
            <w:pPr>
              <w:pStyle w:val="SIText"/>
              <w:rPr>
                <w:ins w:id="63" w:author="Jenni Oldfield" w:date="2025-11-11T12:11:00Z" w16du:dateUtc="2025-11-11T01:11:00Z"/>
              </w:rPr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296B90EA" w14:textId="1D66BA10" w:rsidR="003B7DC9" w:rsidRPr="00CF7729" w:rsidRDefault="003B7DC9" w:rsidP="007111B0">
            <w:pPr>
              <w:pStyle w:val="SIText"/>
            </w:pPr>
            <w:ins w:id="64" w:author="Jenni Oldfield" w:date="2025-11-11T12:11:00Z" w16du:dateUtc="2025-11-11T01:11:00Z">
              <w:r>
                <w:t>Range of Conditions added</w:t>
              </w:r>
            </w:ins>
          </w:p>
          <w:p w14:paraId="4ECCF1AC" w14:textId="6A4F2C54" w:rsidR="00E469F5" w:rsidRPr="00CF7729" w:rsidRDefault="00E469F5" w:rsidP="007111B0">
            <w:pPr>
              <w:pStyle w:val="SIText"/>
            </w:pPr>
            <w:r w:rsidRPr="00CF7729">
              <w:t xml:space="preserve">Foundation </w:t>
            </w:r>
            <w:r w:rsidR="00431255">
              <w:t>S</w:t>
            </w:r>
            <w:r w:rsidRPr="00CF7729">
              <w:t>kills added</w:t>
            </w:r>
          </w:p>
          <w:p w14:paraId="6131CDE3" w14:textId="77777777" w:rsidR="002B6FFD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3F6A7233" w14:textId="454EA7FB" w:rsidR="007111B0" w:rsidRPr="00CF7729" w:rsidRDefault="007111B0" w:rsidP="007111B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111B0">
              <w:t>Mandatory workplace requirements clarified</w:t>
            </w:r>
          </w:p>
        </w:tc>
        <w:tc>
          <w:tcPr>
            <w:tcW w:w="2254" w:type="dxa"/>
          </w:tcPr>
          <w:p w14:paraId="71ABE61E" w14:textId="6CDBC5EE" w:rsidR="002B6FFD" w:rsidRPr="00617041" w:rsidRDefault="00A137E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E469F5" w14:paraId="757F784B" w14:textId="77777777" w:rsidTr="00B12287">
        <w:tc>
          <w:tcPr>
            <w:tcW w:w="2254" w:type="dxa"/>
          </w:tcPr>
          <w:p w14:paraId="4529C829" w14:textId="7A648959" w:rsidR="00E469F5" w:rsidRPr="00CF7729" w:rsidRDefault="009D6EB0" w:rsidP="007111B0">
            <w:pPr>
              <w:pStyle w:val="SIText"/>
            </w:pPr>
            <w:r w:rsidRPr="00CF7729">
              <w:t xml:space="preserve">AMPHSK201 </w:t>
            </w:r>
            <w:r w:rsidR="00E469F5" w:rsidRPr="00CF7729">
              <w:t>Trim hide or skin</w:t>
            </w:r>
          </w:p>
        </w:tc>
        <w:tc>
          <w:tcPr>
            <w:tcW w:w="2254" w:type="dxa"/>
          </w:tcPr>
          <w:p w14:paraId="6EF0AADA" w14:textId="0E622619" w:rsidR="00E469F5" w:rsidRPr="00CF7729" w:rsidRDefault="00A137E1" w:rsidP="007111B0">
            <w:pPr>
              <w:pStyle w:val="SIText"/>
            </w:pPr>
            <w:r w:rsidRPr="00CF7729">
              <w:t>AMPA2128</w:t>
            </w:r>
            <w:r w:rsidR="00E469F5" w:rsidRPr="00CF7729">
              <w:t xml:space="preserve"> Overview hide, pelt, skin processing</w:t>
            </w:r>
          </w:p>
        </w:tc>
        <w:tc>
          <w:tcPr>
            <w:tcW w:w="2254" w:type="dxa"/>
          </w:tcPr>
          <w:p w14:paraId="2C9372CA" w14:textId="282D0176" w:rsidR="00E469F5" w:rsidRPr="00CF7729" w:rsidRDefault="00E469F5" w:rsidP="007111B0">
            <w:pPr>
              <w:pStyle w:val="SIText"/>
            </w:pPr>
            <w:r w:rsidRPr="00CF7729">
              <w:t xml:space="preserve">Unit merged with </w:t>
            </w:r>
            <w:r w:rsidRPr="007111B0">
              <w:t>AMPA2129 Trim hide or skin</w:t>
            </w:r>
          </w:p>
          <w:p w14:paraId="3A884C1A" w14:textId="08DB2808" w:rsidR="00E469F5" w:rsidRPr="00CF7729" w:rsidRDefault="00E469F5" w:rsidP="007111B0">
            <w:pPr>
              <w:pStyle w:val="SIText"/>
            </w:pPr>
            <w:r w:rsidRPr="00CF7729">
              <w:lastRenderedPageBreak/>
              <w:t xml:space="preserve">Unit code </w:t>
            </w:r>
            <w:r w:rsidR="00634911">
              <w:t xml:space="preserve">and title </w:t>
            </w:r>
            <w:r w:rsidRPr="00CF7729">
              <w:t>updated</w:t>
            </w:r>
          </w:p>
          <w:p w14:paraId="10CC4253" w14:textId="7E064302" w:rsidR="008A63F2" w:rsidRPr="00CF7729" w:rsidRDefault="008A63F2" w:rsidP="007111B0">
            <w:pPr>
              <w:pStyle w:val="SIText"/>
            </w:pPr>
            <w:r w:rsidRPr="00CF7729">
              <w:t>Unit sector code added</w:t>
            </w:r>
          </w:p>
          <w:p w14:paraId="19DC65B4" w14:textId="77777777" w:rsidR="00E469F5" w:rsidRPr="00CF7729" w:rsidRDefault="00E469F5" w:rsidP="007111B0">
            <w:pPr>
              <w:pStyle w:val="SIText"/>
            </w:pPr>
            <w:r w:rsidRPr="00CF7729">
              <w:t>Unit application updated</w:t>
            </w:r>
          </w:p>
          <w:p w14:paraId="1FBAFA25" w14:textId="20573995" w:rsidR="008A63F2" w:rsidRPr="00CF7729" w:rsidRDefault="008A63F2" w:rsidP="007111B0">
            <w:pPr>
              <w:pStyle w:val="SIText"/>
            </w:pPr>
            <w:r w:rsidRPr="00CF7729">
              <w:t>Pre-requisite updated</w:t>
            </w:r>
          </w:p>
          <w:p w14:paraId="3BEF9CFE" w14:textId="464539B7" w:rsidR="00E469F5" w:rsidRDefault="00E469F5" w:rsidP="007111B0">
            <w:pPr>
              <w:pStyle w:val="SIText"/>
              <w:rPr>
                <w:ins w:id="65" w:author="Jenni Oldfield" w:date="2025-11-11T12:11:00Z" w16du:dateUtc="2025-11-11T01:11:00Z"/>
              </w:rPr>
            </w:pPr>
            <w:r w:rsidRPr="00CF7729">
              <w:t xml:space="preserve">Performance Criteria </w:t>
            </w:r>
            <w:r w:rsidR="008A63F2" w:rsidRPr="00CF7729">
              <w:t>updated</w:t>
            </w:r>
          </w:p>
          <w:p w14:paraId="389BC083" w14:textId="77777777" w:rsidR="003B7DC9" w:rsidRPr="00CF7729" w:rsidRDefault="003B7DC9" w:rsidP="003B7DC9">
            <w:pPr>
              <w:pStyle w:val="SIText"/>
              <w:rPr>
                <w:ins w:id="66" w:author="Jenni Oldfield" w:date="2025-11-11T12:11:00Z" w16du:dateUtc="2025-11-11T01:11:00Z"/>
              </w:rPr>
            </w:pPr>
            <w:ins w:id="67" w:author="Jenni Oldfield" w:date="2025-11-11T12:11:00Z" w16du:dateUtc="2025-11-11T01:11:00Z">
              <w:r>
                <w:t>Range of Conditions added</w:t>
              </w:r>
            </w:ins>
          </w:p>
          <w:p w14:paraId="73E90842" w14:textId="0D304806" w:rsidR="003B7DC9" w:rsidRPr="00CF7729" w:rsidDel="003B7DC9" w:rsidRDefault="003B7DC9" w:rsidP="007111B0">
            <w:pPr>
              <w:pStyle w:val="SIText"/>
              <w:rPr>
                <w:del w:id="68" w:author="Jenni Oldfield" w:date="2025-11-11T12:11:00Z" w16du:dateUtc="2025-11-11T01:11:00Z"/>
              </w:rPr>
            </w:pPr>
          </w:p>
          <w:p w14:paraId="72669835" w14:textId="7DF61EAE" w:rsidR="00E469F5" w:rsidRPr="00CF7729" w:rsidRDefault="00E469F5" w:rsidP="007111B0">
            <w:pPr>
              <w:pStyle w:val="SIText"/>
            </w:pPr>
            <w:r w:rsidRPr="00CF7729">
              <w:t xml:space="preserve">Foundation </w:t>
            </w:r>
            <w:r w:rsidR="00431255">
              <w:t>S</w:t>
            </w:r>
            <w:r w:rsidRPr="00CF7729">
              <w:t>kills added</w:t>
            </w:r>
          </w:p>
          <w:p w14:paraId="567A439B" w14:textId="77777777" w:rsidR="00E469F5" w:rsidRPr="00CF7729" w:rsidRDefault="00E469F5" w:rsidP="007111B0">
            <w:pPr>
              <w:pStyle w:val="SIText"/>
            </w:pPr>
            <w:r w:rsidRPr="00CF7729">
              <w:t>Assessment requirements updated</w:t>
            </w:r>
          </w:p>
          <w:p w14:paraId="21D764DC" w14:textId="70093D9B" w:rsidR="007111B0" w:rsidRPr="00CF7729" w:rsidRDefault="007111B0" w:rsidP="007111B0">
            <w:pPr>
              <w:pStyle w:val="SIText"/>
            </w:pPr>
            <w:r w:rsidRPr="007111B0">
              <w:t>Mandatory workplace requirements clarified</w:t>
            </w:r>
          </w:p>
        </w:tc>
        <w:tc>
          <w:tcPr>
            <w:tcW w:w="2254" w:type="dxa"/>
          </w:tcPr>
          <w:p w14:paraId="5F45028B" w14:textId="6ADF11E1" w:rsidR="00E469F5" w:rsidRPr="00617041" w:rsidRDefault="00E56DFC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E469F5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6603E315" w:rsidR="002941AB" w:rsidRDefault="00431255" w:rsidP="00BB6E0C">
            <w:pPr>
              <w:pStyle w:val="SIText"/>
            </w:pPr>
            <w:r w:rsidRPr="00431255">
              <w:t>https://vetnet.gov.au/Pages/TrainingDocs.aspx?q=5e2e56b7-698f-4822-84bb-25adbb8443a7</w:t>
            </w:r>
          </w:p>
        </w:tc>
      </w:tr>
    </w:tbl>
    <w:p w14:paraId="29D4C25F" w14:textId="0CC88C2D" w:rsidR="00875FBC" w:rsidRDefault="00875FBC">
      <w:pPr>
        <w:rPr>
          <w:ins w:id="69" w:author="Lucinda O'Brien" w:date="2025-11-13T10:00:00Z" w16du:dateUtc="2025-11-12T23:00:00Z"/>
        </w:rPr>
      </w:pPr>
    </w:p>
    <w:p w14:paraId="04B6418A" w14:textId="77777777" w:rsidR="00875FBC" w:rsidRDefault="00875FBC">
      <w:pPr>
        <w:rPr>
          <w:ins w:id="70" w:author="Lucinda O'Brien" w:date="2025-11-13T10:00:00Z" w16du:dateUtc="2025-11-12T23:00:00Z"/>
        </w:rPr>
      </w:pPr>
      <w:ins w:id="71" w:author="Lucinda O'Brien" w:date="2025-11-13T10:00:00Z" w16du:dateUtc="2025-11-12T23:00:00Z">
        <w:r>
          <w:br w:type="page"/>
        </w:r>
      </w:ins>
    </w:p>
    <w:p w14:paraId="1F474902" w14:textId="1D63A512" w:rsidR="00EF38D5" w:rsidDel="00875FBC" w:rsidRDefault="00EF38D5">
      <w:pPr>
        <w:rPr>
          <w:del w:id="72" w:author="Lucinda O'Brien" w:date="2025-11-13T10:00:00Z" w16du:dateUtc="2025-11-12T23:0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3E2B8FC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0E6E3A" w:rsidRPr="00D06E1A">
              <w:t>AMPH</w:t>
            </w:r>
            <w:r w:rsidR="000E6E3A">
              <w:t>SK</w:t>
            </w:r>
            <w:r w:rsidR="000E6E3A" w:rsidRPr="00D06E1A">
              <w:t>201</w:t>
            </w:r>
            <w:r w:rsidR="000E6E3A">
              <w:t xml:space="preserve"> </w:t>
            </w:r>
            <w:r w:rsidR="00E650F4" w:rsidRPr="00E650F4">
              <w:t>Trim hide or skin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3328BF" w14:textId="77777777" w:rsidR="00E56DFC" w:rsidRDefault="00145CA6" w:rsidP="00E56DFC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7EC184F5" w14:textId="7CA7D38D" w:rsidR="00755FC6" w:rsidDel="00C91C8A" w:rsidRDefault="00755FC6" w:rsidP="00755FC6">
            <w:pPr>
              <w:pStyle w:val="SIText"/>
              <w:rPr>
                <w:del w:id="73" w:author="Jenni Oldfield" w:date="2025-11-11T12:11:00Z" w16du:dateUtc="2025-11-11T01:11:00Z"/>
                <w:b/>
                <w:bCs/>
              </w:rPr>
            </w:pPr>
            <w:del w:id="74" w:author="Jenni Oldfield" w:date="2025-11-11T12:11:00Z" w16du:dateUtc="2025-11-11T01:11:00Z">
              <w:r w:rsidDel="00C91C8A">
                <w:rPr>
                  <w:b/>
                  <w:bCs/>
                </w:rPr>
                <w:delText>In micro meat processing premises</w:delText>
              </w:r>
            </w:del>
          </w:p>
          <w:p w14:paraId="4BF2E986" w14:textId="0CF62770" w:rsidR="00755FC6" w:rsidRPr="003D723E" w:rsidDel="00C91C8A" w:rsidRDefault="00755FC6" w:rsidP="00755FC6">
            <w:pPr>
              <w:pStyle w:val="SIText"/>
              <w:rPr>
                <w:del w:id="75" w:author="Jenni Oldfield" w:date="2025-11-11T12:11:00Z" w16du:dateUtc="2025-11-11T01:11:00Z"/>
              </w:rPr>
            </w:pPr>
            <w:del w:id="76" w:author="Jenni Oldfield" w:date="2025-11-11T12:11:00Z" w16du:dateUtc="2025-11-11T01:11:00Z">
              <w:r w:rsidDel="00C91C8A">
                <w:delText>The</w:delText>
              </w:r>
              <w:r w:rsidRPr="003D723E" w:rsidDel="00C91C8A">
                <w:delText xml:space="preserve"> assessor </w:delText>
              </w:r>
              <w:r w:rsidDel="00C91C8A">
                <w:delText>must</w:delText>
              </w:r>
              <w:r w:rsidRPr="003D723E" w:rsidDel="00C91C8A">
                <w:delText xml:space="preserve"> observe the </w:delText>
              </w:r>
              <w:r w:rsidDel="00C91C8A">
                <w:delText>individual</w:delText>
              </w:r>
              <w:r w:rsidRPr="003D723E" w:rsidDel="00C91C8A">
                <w:delText xml:space="preserve"> </w:delText>
              </w:r>
              <w:r w:rsidDel="00C91C8A">
                <w:delText>trim</w:delText>
              </w:r>
              <w:r w:rsidR="00464606" w:rsidDel="00C91C8A">
                <w:delText>ming</w:delText>
              </w:r>
              <w:r w:rsidDel="00C91C8A">
                <w:delText xml:space="preserve"> a minimum of </w:delText>
              </w:r>
              <w:r w:rsidR="00CA2A6F" w:rsidDel="00C91C8A">
                <w:delText>two</w:delText>
              </w:r>
              <w:r w:rsidDel="00C91C8A">
                <w:delText xml:space="preserve"> hides or skins. </w:delText>
              </w:r>
            </w:del>
          </w:p>
          <w:p w14:paraId="40F59D2F" w14:textId="390E71F2" w:rsidR="00755FC6" w:rsidDel="00C91C8A" w:rsidRDefault="00755FC6" w:rsidP="00755FC6">
            <w:pPr>
              <w:pStyle w:val="SIText"/>
              <w:rPr>
                <w:del w:id="77" w:author="Jenni Oldfield" w:date="2025-11-11T12:11:00Z" w16du:dateUtc="2025-11-11T01:11:00Z"/>
              </w:rPr>
            </w:pPr>
            <w:del w:id="78" w:author="Jenni Oldfield" w:date="2025-11-11T12:11:00Z" w16du:dateUtc="2025-11-11T01:11:00Z">
              <w:r w:rsidDel="00C91C8A">
                <w:delText>There must also be</w:delText>
              </w:r>
              <w:r w:rsidRPr="003D723E" w:rsidDel="00C91C8A">
                <w:delText xml:space="preserve"> evidence that the </w:delText>
              </w:r>
              <w:r w:rsidDel="00C91C8A">
                <w:delText>individual</w:delText>
              </w:r>
              <w:r w:rsidRPr="003D723E" w:rsidDel="00C91C8A">
                <w:delText xml:space="preserve"> has completed </w:delText>
              </w:r>
              <w:r w:rsidR="00CA2A6F" w:rsidDel="00C91C8A">
                <w:delText>two</w:delText>
              </w:r>
              <w:r w:rsidRPr="003D723E" w:rsidDel="00C91C8A">
                <w:delText xml:space="preserve"> shifts </w:delText>
              </w:r>
              <w:r w:rsidDel="00C91C8A">
                <w:delText>on the job,</w:delText>
              </w:r>
              <w:r w:rsidRPr="003D723E" w:rsidDel="00C91C8A">
                <w:delText xml:space="preserve"> fulfilling workplace requirements (these shifts may include normal rotations into and out of the relevant </w:delText>
              </w:r>
              <w:r w:rsidDel="00C91C8A">
                <w:delText>work task</w:delText>
              </w:r>
              <w:r w:rsidRPr="003D723E" w:rsidDel="00C91C8A">
                <w:delText>).</w:delText>
              </w:r>
            </w:del>
          </w:p>
          <w:p w14:paraId="4695246B" w14:textId="0B101FEB" w:rsidR="00755FC6" w:rsidDel="00C91C8A" w:rsidRDefault="00755FC6" w:rsidP="00755FC6">
            <w:pPr>
              <w:pStyle w:val="SIText"/>
              <w:rPr>
                <w:del w:id="79" w:author="Jenni Oldfield" w:date="2025-11-11T12:11:00Z" w16du:dateUtc="2025-11-11T01:11:00Z"/>
                <w:b/>
                <w:bCs/>
              </w:rPr>
            </w:pPr>
            <w:del w:id="80" w:author="Jenni Oldfield" w:date="2025-11-11T12:11:00Z" w16du:dateUtc="2025-11-11T01:11:00Z">
              <w:r w:rsidDel="00C91C8A">
                <w:rPr>
                  <w:b/>
                  <w:bCs/>
                </w:rPr>
                <w:delText>In larger meat processing premises</w:delText>
              </w:r>
            </w:del>
          </w:p>
          <w:p w14:paraId="0176A45C" w14:textId="150C6095" w:rsidR="00755FC6" w:rsidRPr="003D723E" w:rsidDel="00C91C8A" w:rsidRDefault="00755FC6" w:rsidP="00755FC6">
            <w:pPr>
              <w:pStyle w:val="SIText"/>
              <w:rPr>
                <w:del w:id="81" w:author="Jenni Oldfield" w:date="2025-11-11T12:11:00Z" w16du:dateUtc="2025-11-11T01:11:00Z"/>
              </w:rPr>
            </w:pPr>
            <w:del w:id="82" w:author="Jenni Oldfield" w:date="2025-11-11T12:11:00Z" w16du:dateUtc="2025-11-11T01:11:00Z">
              <w:r w:rsidDel="00C91C8A">
                <w:delText>The</w:delText>
              </w:r>
              <w:r w:rsidRPr="003D723E" w:rsidDel="00C91C8A">
                <w:delText xml:space="preserve"> assessor </w:delText>
              </w:r>
              <w:r w:rsidDel="00C91C8A">
                <w:delText>must</w:delText>
              </w:r>
              <w:r w:rsidRPr="003D723E" w:rsidDel="00C91C8A">
                <w:delText xml:space="preserve"> observe the </w:delText>
              </w:r>
              <w:r w:rsidDel="00C91C8A">
                <w:delText>individual</w:delText>
              </w:r>
              <w:r w:rsidRPr="003D723E" w:rsidDel="00C91C8A">
                <w:delText xml:space="preserve"> </w:delText>
              </w:r>
              <w:r w:rsidDel="00C91C8A">
                <w:delText>trim</w:delText>
              </w:r>
              <w:r w:rsidR="00464606" w:rsidDel="00C91C8A">
                <w:delText>ming</w:delText>
              </w:r>
              <w:r w:rsidDel="00C91C8A">
                <w:delText xml:space="preserve"> a minimum of </w:delText>
              </w:r>
              <w:r w:rsidR="00CA2A6F" w:rsidDel="00C91C8A">
                <w:delText>five</w:delText>
              </w:r>
              <w:r w:rsidDel="00C91C8A">
                <w:delText xml:space="preserve"> hides or 10 skins, or trimming for 15 minutes, whichever comes first. </w:delText>
              </w:r>
            </w:del>
          </w:p>
          <w:p w14:paraId="3F8C0E33" w14:textId="1CE33F34" w:rsidR="00755FC6" w:rsidRPr="003D723E" w:rsidRDefault="00755FC6" w:rsidP="00755FC6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 w:rsidR="00CA2A6F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3F1843" w14:textId="5FF7BC42" w:rsidR="00DA556A" w:rsidRPr="003F449E" w:rsidRDefault="00DA556A" w:rsidP="00DA556A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4299CC8" w:rsidR="00DA556A" w:rsidRDefault="00DA556A" w:rsidP="00D06E1A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hide or skin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B39C7DA" w14:textId="5A0EBEDD" w:rsidR="00DA556A" w:rsidRDefault="00DA556A" w:rsidP="00D06E1A">
            <w:pPr>
              <w:pStyle w:val="SIBulletList1"/>
            </w:pPr>
            <w:r>
              <w:t>workplace requirements for trimming hides, pelts or skins</w:t>
            </w:r>
          </w:p>
          <w:p w14:paraId="4084D473" w14:textId="4291F459" w:rsidR="00E469F5" w:rsidRDefault="00E469F5" w:rsidP="00D06E1A">
            <w:pPr>
              <w:pStyle w:val="SIBulletList1"/>
            </w:pPr>
            <w:r w:rsidRPr="00E56DFC">
              <w:t>trimming</w:t>
            </w:r>
            <w:r>
              <w:t xml:space="preserve">, grading, </w:t>
            </w:r>
            <w:r w:rsidRPr="00E56DFC">
              <w:t>treatment</w:t>
            </w:r>
            <w:r>
              <w:t xml:space="preserve"> and storage of hides</w:t>
            </w:r>
            <w:r w:rsidR="00DA556A">
              <w:t>, pelts or skins</w:t>
            </w:r>
          </w:p>
          <w:p w14:paraId="5CF4157F" w14:textId="77777777" w:rsidR="00E56DFC" w:rsidRDefault="00E56DFC" w:rsidP="00E56DFC">
            <w:pPr>
              <w:pStyle w:val="SIBulletList1"/>
            </w:pPr>
            <w:r>
              <w:t>methods of stacking and storing animal coverings</w:t>
            </w:r>
          </w:p>
          <w:p w14:paraId="0B8BFFE9" w14:textId="3DFE09E4" w:rsidR="00E56DFC" w:rsidRDefault="00E56DFC" w:rsidP="00E56DFC">
            <w:pPr>
              <w:pStyle w:val="SIBulletList1"/>
            </w:pPr>
            <w:r>
              <w:t>importance of maintaining the quality of processed</w:t>
            </w:r>
            <w:r w:rsidR="00DA556A">
              <w:t xml:space="preserve"> hides, pelts or skins</w:t>
            </w:r>
          </w:p>
          <w:p w14:paraId="39145E8A" w14:textId="65692DA8" w:rsidR="00E56DFC" w:rsidRDefault="00E56DFC" w:rsidP="00E56DFC">
            <w:pPr>
              <w:pStyle w:val="SIBulletList1"/>
            </w:pPr>
            <w:r>
              <w:t>types of defects that occur in hides, pelts and skins</w:t>
            </w:r>
            <w:r w:rsidR="00431255">
              <w:t>,</w:t>
            </w:r>
            <w:r>
              <w:t xml:space="preserve"> and what causes these defects</w:t>
            </w:r>
          </w:p>
          <w:p w14:paraId="6BA30894" w14:textId="55CE4878" w:rsidR="00E56DFC" w:rsidRDefault="00E56DFC" w:rsidP="00E56DFC">
            <w:pPr>
              <w:pStyle w:val="SIBulletList1"/>
            </w:pPr>
            <w:r>
              <w:t xml:space="preserve">workplace health and safety requirements for </w:t>
            </w:r>
            <w:r w:rsidR="00DA556A">
              <w:t xml:space="preserve">processing </w:t>
            </w:r>
            <w:r>
              <w:t>hide</w:t>
            </w:r>
            <w:r w:rsidR="00DA556A">
              <w:t>s</w:t>
            </w:r>
            <w:r w:rsidR="008A63F2">
              <w:t>, pelt</w:t>
            </w:r>
            <w:r w:rsidR="00DA556A">
              <w:t>s</w:t>
            </w:r>
            <w:r>
              <w:t xml:space="preserve"> or skin</w:t>
            </w:r>
            <w:r w:rsidR="00DA556A">
              <w:t>s</w:t>
            </w:r>
            <w:r>
              <w:t xml:space="preserve"> </w:t>
            </w:r>
          </w:p>
          <w:p w14:paraId="688CF5BF" w14:textId="65BEF8DC" w:rsidR="00E56DFC" w:rsidRDefault="00E56DFC" w:rsidP="00E56DFC">
            <w:pPr>
              <w:pStyle w:val="SIBulletList1"/>
            </w:pPr>
            <w:r>
              <w:t xml:space="preserve">customer requirements for hides, pelts </w:t>
            </w:r>
            <w:r w:rsidR="00DA556A">
              <w:t xml:space="preserve">or </w:t>
            </w:r>
            <w:r>
              <w:t>skins</w:t>
            </w:r>
          </w:p>
          <w:p w14:paraId="2CCDFD46" w14:textId="0A136156" w:rsidR="00E56DFC" w:rsidRDefault="00E56DFC" w:rsidP="00DA556A">
            <w:pPr>
              <w:pStyle w:val="SIBulletList1"/>
            </w:pPr>
            <w:r>
              <w:t xml:space="preserve">workplace health and safety, and hygiene and </w:t>
            </w:r>
            <w:r w:rsidR="003751A5">
              <w:t>sanitation</w:t>
            </w:r>
            <w:r>
              <w:t xml:space="preserve"> requirements related to working with </w:t>
            </w:r>
            <w:r w:rsidR="00DA556A">
              <w:t>hides, pelts or skins.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E4C6AF" w14:textId="77777777" w:rsidR="00E56DFC" w:rsidRDefault="00E56DFC" w:rsidP="00E56DF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2A6E53F" w14:textId="77777777" w:rsidR="00E56DFC" w:rsidRPr="00095527" w:rsidRDefault="00E56DFC" w:rsidP="00E56DFC">
            <w:pPr>
              <w:pStyle w:val="SIBulletList1"/>
            </w:pPr>
            <w:r w:rsidRPr="00095527">
              <w:t>physical conditions:</w:t>
            </w:r>
          </w:p>
          <w:p w14:paraId="57B541CE" w14:textId="67387EFC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skills must be demonstrate</w:t>
            </w:r>
            <w:r w:rsidR="00307082" w:rsidRPr="00CF7729">
              <w:rPr>
                <w:i/>
                <w:iCs/>
              </w:rPr>
              <w:t>d</w:t>
            </w:r>
            <w:r w:rsidRPr="00CF7729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in a</w:t>
            </w:r>
            <w:r w:rsidR="00C75034">
              <w:rPr>
                <w:i/>
                <w:iCs/>
              </w:rPr>
              <w:t xml:space="preserve"> </w:t>
            </w:r>
            <w:r w:rsidR="00307082" w:rsidRPr="00CF7729">
              <w:rPr>
                <w:i/>
                <w:iCs/>
              </w:rPr>
              <w:t>hide</w:t>
            </w:r>
            <w:r w:rsidR="008A63F2" w:rsidRPr="00CF7729">
              <w:rPr>
                <w:i/>
                <w:iCs/>
              </w:rPr>
              <w:t>, pelt</w:t>
            </w:r>
            <w:r w:rsidR="00307082" w:rsidRPr="00CF7729">
              <w:rPr>
                <w:i/>
                <w:iCs/>
              </w:rPr>
              <w:t xml:space="preserve"> or animal skin processing </w:t>
            </w:r>
            <w:r w:rsidR="00DA556A">
              <w:rPr>
                <w:i/>
                <w:iCs/>
              </w:rPr>
              <w:t>premises, at workplace production speed</w:t>
            </w:r>
          </w:p>
          <w:p w14:paraId="5FAA6436" w14:textId="77777777" w:rsidR="00E56DFC" w:rsidRPr="00095527" w:rsidRDefault="00E56DFC" w:rsidP="00E56DFC">
            <w:pPr>
              <w:pStyle w:val="SIBulletList1"/>
            </w:pPr>
            <w:r w:rsidRPr="00095527">
              <w:t>resources, equipment and materials:</w:t>
            </w:r>
          </w:p>
          <w:p w14:paraId="26D35D6F" w14:textId="448F0338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personal protective equipment</w:t>
            </w:r>
          </w:p>
          <w:p w14:paraId="15B441CB" w14:textId="08C9E9A4" w:rsidR="00E56DFC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 xml:space="preserve">hides, </w:t>
            </w:r>
            <w:r w:rsidR="008A63F2" w:rsidRPr="00CF7729">
              <w:rPr>
                <w:i/>
                <w:iCs/>
              </w:rPr>
              <w:t xml:space="preserve">pelts or </w:t>
            </w:r>
            <w:r w:rsidRPr="00CF7729">
              <w:rPr>
                <w:i/>
                <w:iCs/>
              </w:rPr>
              <w:t>skins for trimming</w:t>
            </w:r>
          </w:p>
          <w:p w14:paraId="493D667D" w14:textId="30922BD7" w:rsidR="00DA556A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k</w:t>
            </w:r>
            <w:r w:rsidRPr="00DA556A">
              <w:rPr>
                <w:i/>
                <w:iCs/>
              </w:rPr>
              <w:t>nife, steel and</w:t>
            </w:r>
            <w:r w:rsidR="00431255">
              <w:rPr>
                <w:i/>
                <w:iCs/>
              </w:rPr>
              <w:t>,</w:t>
            </w:r>
            <w:r w:rsidRPr="00DA556A">
              <w:rPr>
                <w:i/>
                <w:iCs/>
              </w:rPr>
              <w:t xml:space="preserve"> where required</w:t>
            </w:r>
            <w:r>
              <w:rPr>
                <w:i/>
                <w:iCs/>
              </w:rPr>
              <w:t>,</w:t>
            </w:r>
            <w:r w:rsidRPr="00DA556A">
              <w:rPr>
                <w:i/>
                <w:iCs/>
              </w:rPr>
              <w:t xml:space="preserve"> meat hook</w:t>
            </w:r>
          </w:p>
          <w:p w14:paraId="01643FC6" w14:textId="77777777" w:rsidR="00E56DFC" w:rsidRPr="00095527" w:rsidRDefault="00E56DFC" w:rsidP="00E56DFC">
            <w:pPr>
              <w:pStyle w:val="SIBulletList1"/>
            </w:pPr>
            <w:r w:rsidRPr="00095527">
              <w:t>specifications:</w:t>
            </w:r>
          </w:p>
          <w:p w14:paraId="76C48CAD" w14:textId="7D08FC65" w:rsidR="00E56DFC" w:rsidRPr="00CF7729" w:rsidRDefault="00DA556A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hide, pelt or </w:t>
            </w:r>
            <w:r w:rsidR="00E56DFC" w:rsidRPr="00CF7729">
              <w:rPr>
                <w:i/>
                <w:iCs/>
              </w:rPr>
              <w:t>skin specification</w:t>
            </w:r>
          </w:p>
          <w:p w14:paraId="699E1CC8" w14:textId="5CC79B09" w:rsidR="008A63F2" w:rsidRPr="00CF7729" w:rsidRDefault="00E56DFC" w:rsidP="00E56DFC">
            <w:pPr>
              <w:pStyle w:val="SIBulletList2"/>
              <w:rPr>
                <w:i/>
                <w:iCs/>
              </w:rPr>
            </w:pPr>
            <w:r w:rsidRPr="00CF7729">
              <w:rPr>
                <w:i/>
                <w:iCs/>
              </w:rPr>
              <w:t>task-related documents</w:t>
            </w:r>
          </w:p>
          <w:p w14:paraId="0BB3F33F" w14:textId="70939B48" w:rsidR="008A63F2" w:rsidRDefault="000E6E3A" w:rsidP="00D06E1A">
            <w:pPr>
              <w:pStyle w:val="SIBulletList1"/>
            </w:pPr>
            <w:r>
              <w:t>personnel</w:t>
            </w:r>
            <w:r w:rsidR="008A63F2">
              <w:t>:</w:t>
            </w:r>
          </w:p>
          <w:p w14:paraId="7DEF4C4B" w14:textId="28383F8E" w:rsidR="00E56DFC" w:rsidRPr="00CF7729" w:rsidRDefault="005110BC" w:rsidP="00E56DFC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A63F2" w:rsidRPr="00CF7729">
              <w:rPr>
                <w:i/>
                <w:iCs/>
              </w:rPr>
              <w:t>team members and supervisor</w:t>
            </w:r>
            <w:r w:rsidR="002909FE">
              <w:rPr>
                <w:i/>
                <w:iCs/>
              </w:rPr>
              <w:t xml:space="preserve"> or mentor</w:t>
            </w:r>
            <w:r w:rsidR="00E56DFC" w:rsidRPr="00CF7729">
              <w:rPr>
                <w:i/>
                <w:iCs/>
              </w:rPr>
              <w:t>.</w:t>
            </w:r>
          </w:p>
          <w:p w14:paraId="604ED062" w14:textId="77777777" w:rsidR="00E56DFC" w:rsidRDefault="00E56DFC" w:rsidP="00E56DFC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4646FFC" w14:textId="77777777" w:rsidR="00CD3DE8" w:rsidRDefault="00E56DFC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CFE3B15" w14:textId="77777777" w:rsidR="00CA2A6F" w:rsidRPr="00CA2A6F" w:rsidRDefault="00CA2A6F" w:rsidP="00582D80">
            <w:pPr>
              <w:pStyle w:val="SIText-Bold"/>
              <w:rPr>
                <w:lang w:val="en-US"/>
              </w:rPr>
            </w:pPr>
            <w:r w:rsidRPr="00CA2A6F">
              <w:rPr>
                <w:lang w:val="en-US"/>
              </w:rPr>
              <w:t>Mandatory workplace requirements</w:t>
            </w:r>
          </w:p>
          <w:p w14:paraId="3AA57379" w14:textId="10EAF824" w:rsidR="00CA2A6F" w:rsidRPr="00582D80" w:rsidRDefault="00CA2A6F" w:rsidP="00752951">
            <w:pPr>
              <w:pStyle w:val="SIText"/>
              <w:rPr>
                <w:lang w:val="en-US"/>
              </w:rPr>
            </w:pPr>
            <w:r w:rsidRPr="00CA2A6F">
              <w:rPr>
                <w:lang w:val="en-US"/>
              </w:rPr>
              <w:t xml:space="preserve">Mandatory workplace requirements are shown in </w:t>
            </w:r>
            <w:r w:rsidRPr="00582D80">
              <w:rPr>
                <w:rStyle w:val="SIText-ItalicsChar"/>
              </w:rPr>
              <w:t>italic</w:t>
            </w:r>
            <w:r w:rsidRPr="00CA2A6F">
              <w:rPr>
                <w:lang w:val="en-US"/>
              </w:rPr>
              <w:t xml:space="preserve"> text. Refer to the Companion Volume</w:t>
            </w:r>
            <w:r w:rsidR="00431255">
              <w:rPr>
                <w:lang w:val="en-US"/>
              </w:rPr>
              <w:t xml:space="preserve"> </w:t>
            </w:r>
            <w:r w:rsidRPr="00CA2A6F">
              <w:rPr>
                <w:lang w:val="en-US"/>
              </w:rPr>
              <w:t>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13E307B" w:rsidR="00CD3DE8" w:rsidRDefault="00431255" w:rsidP="00456AA0">
            <w:pPr>
              <w:pStyle w:val="SIText"/>
            </w:pPr>
            <w:r w:rsidRPr="00431255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B1FB5" w14:textId="77777777" w:rsidR="00467057" w:rsidRDefault="00467057" w:rsidP="00A31F58">
      <w:pPr>
        <w:spacing w:after="0" w:line="240" w:lineRule="auto"/>
      </w:pPr>
      <w:r>
        <w:separator/>
      </w:r>
    </w:p>
  </w:endnote>
  <w:endnote w:type="continuationSeparator" w:id="0">
    <w:p w14:paraId="4903F3C7" w14:textId="77777777" w:rsidR="00467057" w:rsidRDefault="00467057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06312" w14:textId="77777777" w:rsidR="00467057" w:rsidRDefault="00467057" w:rsidP="00A31F58">
      <w:pPr>
        <w:spacing w:after="0" w:line="240" w:lineRule="auto"/>
      </w:pPr>
      <w:r>
        <w:separator/>
      </w:r>
    </w:p>
  </w:footnote>
  <w:footnote w:type="continuationSeparator" w:id="0">
    <w:p w14:paraId="01963C68" w14:textId="77777777" w:rsidR="00467057" w:rsidRDefault="00467057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C10CE2C" w:rsidR="002036DD" w:rsidRDefault="00875FBC">
        <w:pPr>
          <w:pStyle w:val="Header"/>
        </w:pPr>
        <w:r>
          <w:rPr>
            <w:noProof/>
          </w:rPr>
          <w:pict w14:anchorId="0E65AF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6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0E6E3A">
          <w:rPr>
            <w:rFonts w:eastAsia="Times New Roman" w:cstheme="minorHAnsi"/>
            <w:color w:val="213430"/>
            <w:lang w:eastAsia="en-AU"/>
          </w:rPr>
          <w:t xml:space="preserve">AMPHSK201 </w:t>
        </w:r>
        <w:r w:rsidR="002A1F0C" w:rsidRPr="002A1F0C">
          <w:t>Trim hide or skin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D3ECF"/>
    <w:multiLevelType w:val="hybridMultilevel"/>
    <w:tmpl w:val="F1F867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7109089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7368"/>
    <w:rsid w:val="000A3C05"/>
    <w:rsid w:val="000C2D63"/>
    <w:rsid w:val="000C695D"/>
    <w:rsid w:val="000D2541"/>
    <w:rsid w:val="000D7106"/>
    <w:rsid w:val="000E0E35"/>
    <w:rsid w:val="000E6E3A"/>
    <w:rsid w:val="000F53A8"/>
    <w:rsid w:val="00116188"/>
    <w:rsid w:val="00117AA9"/>
    <w:rsid w:val="00126186"/>
    <w:rsid w:val="00130380"/>
    <w:rsid w:val="00142DB0"/>
    <w:rsid w:val="00145CA6"/>
    <w:rsid w:val="00154C6E"/>
    <w:rsid w:val="00160514"/>
    <w:rsid w:val="001623A3"/>
    <w:rsid w:val="00165A1B"/>
    <w:rsid w:val="00181EB8"/>
    <w:rsid w:val="0018209D"/>
    <w:rsid w:val="0018245B"/>
    <w:rsid w:val="00191B2B"/>
    <w:rsid w:val="001B320C"/>
    <w:rsid w:val="001D04FC"/>
    <w:rsid w:val="001E1D60"/>
    <w:rsid w:val="001F15A4"/>
    <w:rsid w:val="002036DD"/>
    <w:rsid w:val="002269B6"/>
    <w:rsid w:val="00241F8D"/>
    <w:rsid w:val="00243D66"/>
    <w:rsid w:val="00245AF9"/>
    <w:rsid w:val="00252B64"/>
    <w:rsid w:val="002536CE"/>
    <w:rsid w:val="002623B3"/>
    <w:rsid w:val="00275B06"/>
    <w:rsid w:val="002909FE"/>
    <w:rsid w:val="002941AB"/>
    <w:rsid w:val="002A1F0C"/>
    <w:rsid w:val="002A4AF9"/>
    <w:rsid w:val="002B6FFD"/>
    <w:rsid w:val="002B779C"/>
    <w:rsid w:val="002C51A2"/>
    <w:rsid w:val="002D45DD"/>
    <w:rsid w:val="002D785C"/>
    <w:rsid w:val="0030092E"/>
    <w:rsid w:val="00303F8C"/>
    <w:rsid w:val="00307082"/>
    <w:rsid w:val="00320155"/>
    <w:rsid w:val="00322994"/>
    <w:rsid w:val="00334CD5"/>
    <w:rsid w:val="00345E2C"/>
    <w:rsid w:val="00354BED"/>
    <w:rsid w:val="003556ED"/>
    <w:rsid w:val="00357C5E"/>
    <w:rsid w:val="00370A20"/>
    <w:rsid w:val="003751A5"/>
    <w:rsid w:val="003A3607"/>
    <w:rsid w:val="003A599B"/>
    <w:rsid w:val="003B751F"/>
    <w:rsid w:val="003B7DC9"/>
    <w:rsid w:val="003C2946"/>
    <w:rsid w:val="003E39A5"/>
    <w:rsid w:val="003E7009"/>
    <w:rsid w:val="003F426B"/>
    <w:rsid w:val="004011B0"/>
    <w:rsid w:val="00404DCB"/>
    <w:rsid w:val="00422906"/>
    <w:rsid w:val="00427903"/>
    <w:rsid w:val="00431255"/>
    <w:rsid w:val="00436CCB"/>
    <w:rsid w:val="00442C66"/>
    <w:rsid w:val="0044538D"/>
    <w:rsid w:val="004523C2"/>
    <w:rsid w:val="00452AC6"/>
    <w:rsid w:val="00455FEC"/>
    <w:rsid w:val="00456AA0"/>
    <w:rsid w:val="00460E5D"/>
    <w:rsid w:val="00464606"/>
    <w:rsid w:val="00467057"/>
    <w:rsid w:val="00473049"/>
    <w:rsid w:val="00477395"/>
    <w:rsid w:val="004926D5"/>
    <w:rsid w:val="004961F9"/>
    <w:rsid w:val="004A05F4"/>
    <w:rsid w:val="004A2914"/>
    <w:rsid w:val="004C18BC"/>
    <w:rsid w:val="004C6933"/>
    <w:rsid w:val="004C71D8"/>
    <w:rsid w:val="004D6F12"/>
    <w:rsid w:val="004D7A23"/>
    <w:rsid w:val="004F1592"/>
    <w:rsid w:val="004F166C"/>
    <w:rsid w:val="005110BC"/>
    <w:rsid w:val="00517713"/>
    <w:rsid w:val="0053164A"/>
    <w:rsid w:val="00534BBF"/>
    <w:rsid w:val="0053651F"/>
    <w:rsid w:val="005366D2"/>
    <w:rsid w:val="00551887"/>
    <w:rsid w:val="005565D3"/>
    <w:rsid w:val="00556C4D"/>
    <w:rsid w:val="00565971"/>
    <w:rsid w:val="00574B57"/>
    <w:rsid w:val="00582D80"/>
    <w:rsid w:val="00584F93"/>
    <w:rsid w:val="005865CD"/>
    <w:rsid w:val="005905DC"/>
    <w:rsid w:val="00597A8B"/>
    <w:rsid w:val="005C7F60"/>
    <w:rsid w:val="005D5DF6"/>
    <w:rsid w:val="005E7C5F"/>
    <w:rsid w:val="00600188"/>
    <w:rsid w:val="006163E3"/>
    <w:rsid w:val="00617041"/>
    <w:rsid w:val="00622EA9"/>
    <w:rsid w:val="006324DD"/>
    <w:rsid w:val="00634911"/>
    <w:rsid w:val="00643F13"/>
    <w:rsid w:val="006474E2"/>
    <w:rsid w:val="00654022"/>
    <w:rsid w:val="00663B83"/>
    <w:rsid w:val="00667253"/>
    <w:rsid w:val="00682ADC"/>
    <w:rsid w:val="006933BC"/>
    <w:rsid w:val="006A4CBD"/>
    <w:rsid w:val="006E1826"/>
    <w:rsid w:val="006F6C94"/>
    <w:rsid w:val="007062B6"/>
    <w:rsid w:val="00710E6C"/>
    <w:rsid w:val="007111B0"/>
    <w:rsid w:val="00711827"/>
    <w:rsid w:val="0071412A"/>
    <w:rsid w:val="00715042"/>
    <w:rsid w:val="007225D9"/>
    <w:rsid w:val="0073050A"/>
    <w:rsid w:val="0073329E"/>
    <w:rsid w:val="00752951"/>
    <w:rsid w:val="00755FC6"/>
    <w:rsid w:val="00790F47"/>
    <w:rsid w:val="007976AE"/>
    <w:rsid w:val="007A1B22"/>
    <w:rsid w:val="007A5DD5"/>
    <w:rsid w:val="007A69B4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75FBC"/>
    <w:rsid w:val="00881257"/>
    <w:rsid w:val="00883156"/>
    <w:rsid w:val="0088683C"/>
    <w:rsid w:val="008A0DAE"/>
    <w:rsid w:val="008A63F2"/>
    <w:rsid w:val="008C4AB2"/>
    <w:rsid w:val="008E60BD"/>
    <w:rsid w:val="008F022F"/>
    <w:rsid w:val="008F1C2D"/>
    <w:rsid w:val="009040DB"/>
    <w:rsid w:val="00914B8F"/>
    <w:rsid w:val="0091674B"/>
    <w:rsid w:val="00936924"/>
    <w:rsid w:val="0094240E"/>
    <w:rsid w:val="00951B10"/>
    <w:rsid w:val="00951B87"/>
    <w:rsid w:val="0096322E"/>
    <w:rsid w:val="00980521"/>
    <w:rsid w:val="00997A35"/>
    <w:rsid w:val="009A7037"/>
    <w:rsid w:val="009B2D0A"/>
    <w:rsid w:val="009B3F2C"/>
    <w:rsid w:val="009C0027"/>
    <w:rsid w:val="009D6EB0"/>
    <w:rsid w:val="009D6FA2"/>
    <w:rsid w:val="009F4B48"/>
    <w:rsid w:val="00A06B8C"/>
    <w:rsid w:val="00A137E1"/>
    <w:rsid w:val="00A173C7"/>
    <w:rsid w:val="00A2515C"/>
    <w:rsid w:val="00A31F58"/>
    <w:rsid w:val="00A4284F"/>
    <w:rsid w:val="00A46CB2"/>
    <w:rsid w:val="00A6352D"/>
    <w:rsid w:val="00A711F2"/>
    <w:rsid w:val="00A74884"/>
    <w:rsid w:val="00A84830"/>
    <w:rsid w:val="00A92253"/>
    <w:rsid w:val="00A965FD"/>
    <w:rsid w:val="00AC3944"/>
    <w:rsid w:val="00AC5D45"/>
    <w:rsid w:val="00AC7E87"/>
    <w:rsid w:val="00AD3EFF"/>
    <w:rsid w:val="00AD7965"/>
    <w:rsid w:val="00AE4A97"/>
    <w:rsid w:val="00AF1960"/>
    <w:rsid w:val="00AF6FF0"/>
    <w:rsid w:val="00B12287"/>
    <w:rsid w:val="00B241EE"/>
    <w:rsid w:val="00B35146"/>
    <w:rsid w:val="00B37C0A"/>
    <w:rsid w:val="00B4428E"/>
    <w:rsid w:val="00B5565F"/>
    <w:rsid w:val="00B55FD2"/>
    <w:rsid w:val="00B57A2C"/>
    <w:rsid w:val="00B6084E"/>
    <w:rsid w:val="00B654CA"/>
    <w:rsid w:val="00B6649F"/>
    <w:rsid w:val="00B76695"/>
    <w:rsid w:val="00B93720"/>
    <w:rsid w:val="00B9729C"/>
    <w:rsid w:val="00BA0471"/>
    <w:rsid w:val="00BA7A86"/>
    <w:rsid w:val="00BB4690"/>
    <w:rsid w:val="00BB6E0C"/>
    <w:rsid w:val="00BC7294"/>
    <w:rsid w:val="00BE46B2"/>
    <w:rsid w:val="00BE6877"/>
    <w:rsid w:val="00BF0A46"/>
    <w:rsid w:val="00BF6FEA"/>
    <w:rsid w:val="00C07989"/>
    <w:rsid w:val="00C107EC"/>
    <w:rsid w:val="00C115B7"/>
    <w:rsid w:val="00C313A2"/>
    <w:rsid w:val="00C33467"/>
    <w:rsid w:val="00C43F3C"/>
    <w:rsid w:val="00C465B3"/>
    <w:rsid w:val="00C63F9B"/>
    <w:rsid w:val="00C65106"/>
    <w:rsid w:val="00C75034"/>
    <w:rsid w:val="00C91C8A"/>
    <w:rsid w:val="00C960E6"/>
    <w:rsid w:val="00CA2A6F"/>
    <w:rsid w:val="00CB102A"/>
    <w:rsid w:val="00CB334A"/>
    <w:rsid w:val="00CB37E5"/>
    <w:rsid w:val="00CC0053"/>
    <w:rsid w:val="00CC037A"/>
    <w:rsid w:val="00CD2975"/>
    <w:rsid w:val="00CD3DE8"/>
    <w:rsid w:val="00CD67EC"/>
    <w:rsid w:val="00CE14FA"/>
    <w:rsid w:val="00CE6439"/>
    <w:rsid w:val="00CF29BC"/>
    <w:rsid w:val="00CF7729"/>
    <w:rsid w:val="00D02855"/>
    <w:rsid w:val="00D06E1A"/>
    <w:rsid w:val="00D43A13"/>
    <w:rsid w:val="00D65E4C"/>
    <w:rsid w:val="00D841E3"/>
    <w:rsid w:val="00D91902"/>
    <w:rsid w:val="00D9385D"/>
    <w:rsid w:val="00DA13E4"/>
    <w:rsid w:val="00DA35AA"/>
    <w:rsid w:val="00DA556A"/>
    <w:rsid w:val="00DB1384"/>
    <w:rsid w:val="00DB1B64"/>
    <w:rsid w:val="00DD620C"/>
    <w:rsid w:val="00E12424"/>
    <w:rsid w:val="00E138E9"/>
    <w:rsid w:val="00E37DEC"/>
    <w:rsid w:val="00E4130D"/>
    <w:rsid w:val="00E45010"/>
    <w:rsid w:val="00E469F5"/>
    <w:rsid w:val="00E47868"/>
    <w:rsid w:val="00E50FA5"/>
    <w:rsid w:val="00E54B60"/>
    <w:rsid w:val="00E5576D"/>
    <w:rsid w:val="00E56DFC"/>
    <w:rsid w:val="00E60B0B"/>
    <w:rsid w:val="00E650F4"/>
    <w:rsid w:val="00E76579"/>
    <w:rsid w:val="00E835BA"/>
    <w:rsid w:val="00EB4290"/>
    <w:rsid w:val="00EB429F"/>
    <w:rsid w:val="00EB6CD7"/>
    <w:rsid w:val="00EB7BD5"/>
    <w:rsid w:val="00ED1034"/>
    <w:rsid w:val="00EE539E"/>
    <w:rsid w:val="00EF38D5"/>
    <w:rsid w:val="00F15D1D"/>
    <w:rsid w:val="00F1749F"/>
    <w:rsid w:val="00F35219"/>
    <w:rsid w:val="00F3546E"/>
    <w:rsid w:val="00F401B7"/>
    <w:rsid w:val="00F4120A"/>
    <w:rsid w:val="00F4670D"/>
    <w:rsid w:val="00F647A0"/>
    <w:rsid w:val="00F71ABC"/>
    <w:rsid w:val="00F900CF"/>
    <w:rsid w:val="00FB42CD"/>
    <w:rsid w:val="00FD23BF"/>
    <w:rsid w:val="00FD4E84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45E2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DA556A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A556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5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BBE978-BF50-46C1-B935-BE1CCAEF4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8FC3A8-59C7-485A-906C-940EBA4224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9B6ABBA-2C24-4726-AEED-130012BA92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1000</Words>
  <Characters>6196</Characters>
  <Application>Microsoft Office Word</Application>
  <DocSecurity>0</DocSecurity>
  <Lines>229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dcterms:created xsi:type="dcterms:W3CDTF">2023-11-17T03:26:00Z</dcterms:created>
  <dcterms:modified xsi:type="dcterms:W3CDTF">2025-11-12T23:00:00Z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10200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